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DD36BF6"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r w:rsidR="00E66BCC">
        <w:rPr>
          <w:rStyle w:val="Strong"/>
          <w:b/>
          <w:bCs w:val="0"/>
          <w:sz w:val="24"/>
          <w:szCs w:val="24"/>
        </w:rPr>
        <w:t>15</w:t>
      </w:r>
      <w:r w:rsidR="00D7229C" w:rsidRPr="00DF2302">
        <w:rPr>
          <w:rStyle w:val="Strong"/>
          <w:b/>
          <w:bCs w:val="0"/>
          <w:sz w:val="24"/>
          <w:szCs w:val="24"/>
        </w:rPr>
        <w:t>-</w:t>
      </w:r>
      <w:r w:rsidR="00E66BCC">
        <w:rPr>
          <w:rStyle w:val="Strong"/>
          <w:b/>
          <w:bCs w:val="0"/>
          <w:sz w:val="24"/>
          <w:szCs w:val="24"/>
        </w:rPr>
        <w:t>G038</w:t>
      </w:r>
      <w:r w:rsidR="007C0D3A" w:rsidRPr="00DF2302">
        <w:rPr>
          <w:rStyle w:val="Strong"/>
          <w:b/>
          <w:bCs w:val="0"/>
          <w:sz w:val="24"/>
          <w:szCs w:val="24"/>
        </w:rPr>
        <w:t>-</w:t>
      </w:r>
      <w:bookmarkEnd w:id="1"/>
      <w:bookmarkEnd w:id="2"/>
      <w:bookmarkEnd w:id="3"/>
      <w:bookmarkEnd w:id="4"/>
      <w:r w:rsidR="00E66BCC">
        <w:rPr>
          <w:rStyle w:val="Strong"/>
          <w:b/>
          <w:bCs w:val="0"/>
          <w:sz w:val="24"/>
          <w:szCs w:val="24"/>
        </w:rPr>
        <w:t>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23CFCCC1" w:rsidR="003849E8"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759CF01E" w14:textId="77777777" w:rsidR="002B1273" w:rsidRPr="002B1273" w:rsidRDefault="002B1273" w:rsidP="002B1273">
      <w:pPr>
        <w:spacing w:before="120"/>
        <w:jc w:val="both"/>
        <w:rPr>
          <w:rFonts w:ascii="Calibri" w:hAnsi="Calibri" w:cs="Calibri"/>
          <w:i/>
          <w:iCs/>
          <w:lang w:val="en-GB"/>
        </w:rPr>
      </w:pPr>
      <w:r w:rsidRPr="002B1273">
        <w:rPr>
          <w:rFonts w:ascii="Calibri" w:hAnsi="Calibri" w:cs="Calibri"/>
          <w:i/>
          <w:iCs/>
          <w:lang w:val="en-GB"/>
        </w:rPr>
        <w:t>&lt;It should be decided in advance whether or not the budget should be disclosed&gt;</w:t>
      </w:r>
    </w:p>
    <w:p w14:paraId="20B4B014" w14:textId="68AAC08B" w:rsidR="002B1273" w:rsidRPr="00DF2302" w:rsidRDefault="002B1273" w:rsidP="002B1273">
      <w:pPr>
        <w:spacing w:before="120"/>
        <w:jc w:val="both"/>
        <w:rPr>
          <w:rFonts w:ascii="Calibri" w:hAnsi="Calibri" w:cs="Calibri"/>
          <w:lang w:val="en-GB"/>
        </w:rPr>
      </w:pPr>
      <w:r w:rsidRPr="002B1273">
        <w:rPr>
          <w:rFonts w:ascii="Calibri" w:hAnsi="Calibri" w:cs="Calibri"/>
          <w:lang w:val="en-GB"/>
        </w:rPr>
        <w:t>The maximum budget available for this Contract is AU$</w:t>
      </w:r>
      <w:r w:rsidR="003A68F1">
        <w:rPr>
          <w:rFonts w:ascii="Calibri" w:hAnsi="Calibri" w:cs="Calibri"/>
          <w:lang w:val="en-GB"/>
        </w:rPr>
        <w:t>50</w:t>
      </w:r>
      <w:bookmarkStart w:id="10" w:name="_GoBack"/>
      <w:bookmarkEnd w:id="10"/>
      <w:r w:rsidRPr="002B1273">
        <w:rPr>
          <w:rFonts w:ascii="Calibri" w:hAnsi="Calibri" w:cs="Calibri"/>
          <w:lang w:val="en-GB"/>
        </w:rPr>
        <w:t>,</w:t>
      </w:r>
      <w:r w:rsidRPr="002B1273">
        <w:rPr>
          <w:rFonts w:ascii="Calibri" w:hAnsi="Calibri" w:cs="Calibri"/>
          <w:lang w:val="en-GB"/>
        </w:rPr>
        <w:t>000</w:t>
      </w:r>
      <w:r w:rsidRPr="00DF2302">
        <w:rPr>
          <w:rFonts w:ascii="Calibri" w:hAnsi="Calibri" w:cs="Calibri"/>
          <w:lang w:val="en-GB"/>
        </w:rPr>
        <w:t xml:space="preserve"> inclusive of any VAT or other taxes or costs.</w:t>
      </w:r>
    </w:p>
    <w:p w14:paraId="4ED3A86F" w14:textId="77777777" w:rsidR="002B1273" w:rsidRPr="00DF2302" w:rsidRDefault="002B1273" w:rsidP="002B1273">
      <w:pPr>
        <w:spacing w:before="120"/>
        <w:jc w:val="both"/>
        <w:rPr>
          <w:b/>
          <w:i/>
          <w:color w:val="FF0000"/>
          <w:lang w:val="en-GB"/>
        </w:rPr>
      </w:pPr>
      <w:r w:rsidRPr="00DF2302">
        <w:rPr>
          <w:b/>
          <w:i/>
          <w:color w:val="FF0000"/>
          <w:lang w:val="en-GB"/>
        </w:rPr>
        <w:t>Please, note that we do not recommend this maximum amount as a ‘target’ for your Tender. The evaluation is a result of a combination of technical soundness and cost effectiveness of the Tenders, i.e. the evaluation of the financial component will be added to the evaluation result of the technical component, in accordance with the principles and weights set out in this document.</w:t>
      </w:r>
    </w:p>
    <w:p w14:paraId="75EECB3F" w14:textId="77777777" w:rsidR="002B1273" w:rsidRPr="00DF2302" w:rsidRDefault="002B1273" w:rsidP="003849E8">
      <w:pPr>
        <w:spacing w:before="120"/>
        <w:jc w:val="both"/>
        <w:rPr>
          <w:rFonts w:ascii="Calibri" w:hAnsi="Calibri" w:cs="Calibri"/>
          <w:lang w:val="en-GB"/>
        </w:rPr>
      </w:pP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1"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1"/>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417B21" w:rsidRDefault="00DE3F38" w:rsidP="006E17EC">
            <w:pPr>
              <w:pStyle w:val="TableContents"/>
              <w:rPr>
                <w:rFonts w:asciiTheme="minorHAnsi" w:hAnsiTheme="minorHAnsi"/>
                <w:sz w:val="22"/>
                <w:szCs w:val="22"/>
                <w:lang w:eastAsia="en-US"/>
              </w:rPr>
            </w:pPr>
            <w:r w:rsidRPr="00417B21">
              <w:rPr>
                <w:rFonts w:asciiTheme="minorHAnsi" w:hAnsiTheme="minorHAnsi"/>
                <w:sz w:val="22"/>
                <w:szCs w:val="22"/>
                <w:lang w:eastAsia="en-US"/>
              </w:rPr>
              <w:t xml:space="preserve">Firm/consortium’s experience and reputation </w:t>
            </w:r>
            <w:r w:rsidR="00B52A14" w:rsidRPr="00417B21">
              <w:rPr>
                <w:rFonts w:asciiTheme="minorHAnsi" w:hAnsiTheme="minorHAnsi"/>
                <w:sz w:val="22"/>
                <w:szCs w:val="22"/>
                <w:lang w:eastAsia="en-US"/>
              </w:rPr>
              <w:t>with</w:t>
            </w:r>
            <w:r w:rsidRPr="00417B21">
              <w:rPr>
                <w:rFonts w:asciiTheme="minorHAnsi" w:hAnsiTheme="minorHAnsi"/>
                <w:sz w:val="22"/>
                <w:szCs w:val="22"/>
                <w:lang w:eastAsia="en-US"/>
              </w:rPr>
              <w:t xml:space="preserve"> similar </w:t>
            </w:r>
            <w:r w:rsidR="00AD3DBB" w:rsidRPr="00417B21">
              <w:rPr>
                <w:rFonts w:asciiTheme="minorHAnsi" w:hAnsiTheme="minorHAnsi"/>
                <w:sz w:val="22"/>
                <w:szCs w:val="22"/>
                <w:lang w:eastAsia="en-US"/>
              </w:rPr>
              <w:t>supply of Goods</w:t>
            </w:r>
          </w:p>
        </w:tc>
        <w:tc>
          <w:tcPr>
            <w:tcW w:w="5367" w:type="dxa"/>
            <w:shd w:val="clear" w:color="auto" w:fill="auto"/>
          </w:tcPr>
          <w:p w14:paraId="416B0624" w14:textId="77777777" w:rsidR="006E17EC" w:rsidRPr="00417B21" w:rsidRDefault="00E66BCC" w:rsidP="005B38E4">
            <w:pPr>
              <w:pStyle w:val="TableContents"/>
              <w:numPr>
                <w:ilvl w:val="0"/>
                <w:numId w:val="3"/>
              </w:numPr>
              <w:rPr>
                <w:rFonts w:asciiTheme="minorHAnsi" w:hAnsiTheme="minorHAnsi"/>
                <w:sz w:val="22"/>
                <w:szCs w:val="22"/>
              </w:rPr>
            </w:pPr>
            <w:r w:rsidRPr="00417B21">
              <w:rPr>
                <w:rFonts w:asciiTheme="minorHAnsi" w:hAnsiTheme="minorHAnsi"/>
                <w:sz w:val="22"/>
                <w:szCs w:val="22"/>
              </w:rPr>
              <w:t xml:space="preserve">At least 2 reference from clients </w:t>
            </w:r>
          </w:p>
          <w:p w14:paraId="3ADDF29E" w14:textId="299C6A56" w:rsidR="00E66BCC" w:rsidRPr="00417B21" w:rsidRDefault="00E66BCC" w:rsidP="005B38E4">
            <w:pPr>
              <w:pStyle w:val="TableContents"/>
              <w:numPr>
                <w:ilvl w:val="0"/>
                <w:numId w:val="3"/>
              </w:numPr>
              <w:rPr>
                <w:rFonts w:asciiTheme="minorHAnsi" w:hAnsiTheme="minorHAnsi"/>
                <w:sz w:val="22"/>
                <w:szCs w:val="22"/>
              </w:rPr>
            </w:pPr>
            <w:r w:rsidRPr="00417B21">
              <w:rPr>
                <w:rFonts w:asciiTheme="minorHAnsi" w:hAnsiTheme="minorHAnsi"/>
                <w:sz w:val="22"/>
                <w:szCs w:val="22"/>
              </w:rPr>
              <w:t>Valid Business License</w:t>
            </w:r>
          </w:p>
        </w:tc>
        <w:tc>
          <w:tcPr>
            <w:tcW w:w="1360" w:type="dxa"/>
            <w:shd w:val="clear" w:color="auto" w:fill="auto"/>
            <w:vAlign w:val="center"/>
          </w:tcPr>
          <w:p w14:paraId="6FB170A3" w14:textId="550FACC3" w:rsidR="006E17EC" w:rsidRPr="00417B21" w:rsidRDefault="006A70A0" w:rsidP="006E17EC">
            <w:pPr>
              <w:pStyle w:val="TableContents"/>
              <w:jc w:val="center"/>
              <w:rPr>
                <w:rFonts w:asciiTheme="minorHAnsi" w:hAnsiTheme="minorHAnsi"/>
                <w:sz w:val="22"/>
                <w:szCs w:val="22"/>
                <w:lang w:eastAsia="en-US"/>
              </w:rPr>
            </w:pPr>
            <w:r w:rsidRPr="00417B21">
              <w:rPr>
                <w:rFonts w:asciiTheme="minorHAnsi" w:hAnsiTheme="minorHAnsi"/>
                <w:sz w:val="22"/>
                <w:szCs w:val="22"/>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41D76FC4" w:rsidR="006E17EC" w:rsidRPr="00417B21" w:rsidRDefault="00AD3DBB" w:rsidP="006E17EC">
            <w:pPr>
              <w:pStyle w:val="TableContents"/>
              <w:rPr>
                <w:rFonts w:asciiTheme="minorHAnsi" w:hAnsiTheme="minorHAnsi"/>
                <w:sz w:val="22"/>
                <w:szCs w:val="22"/>
                <w:lang w:eastAsia="en-US"/>
              </w:rPr>
            </w:pPr>
            <w:r w:rsidRPr="00417B21">
              <w:rPr>
                <w:rFonts w:asciiTheme="minorHAnsi" w:hAnsiTheme="minorHAnsi"/>
                <w:sz w:val="22"/>
                <w:szCs w:val="22"/>
                <w:lang w:eastAsia="en-US"/>
              </w:rPr>
              <w:t>Delivery time</w:t>
            </w:r>
          </w:p>
        </w:tc>
        <w:tc>
          <w:tcPr>
            <w:tcW w:w="5367" w:type="dxa"/>
            <w:shd w:val="clear" w:color="auto" w:fill="auto"/>
          </w:tcPr>
          <w:p w14:paraId="41CCF6D0" w14:textId="77777777" w:rsidR="006E17EC" w:rsidRPr="00417B21" w:rsidRDefault="00E66BCC" w:rsidP="001D3BEC">
            <w:pPr>
              <w:pStyle w:val="TableContents"/>
              <w:numPr>
                <w:ilvl w:val="0"/>
                <w:numId w:val="4"/>
              </w:numPr>
              <w:rPr>
                <w:rFonts w:asciiTheme="minorHAnsi" w:hAnsiTheme="minorHAnsi"/>
                <w:sz w:val="22"/>
                <w:szCs w:val="22"/>
              </w:rPr>
            </w:pPr>
            <w:r w:rsidRPr="00417B21">
              <w:rPr>
                <w:rFonts w:asciiTheme="minorHAnsi" w:hAnsiTheme="minorHAnsi"/>
                <w:sz w:val="22"/>
                <w:szCs w:val="22"/>
              </w:rPr>
              <w:t>The sooner the better</w:t>
            </w:r>
          </w:p>
          <w:p w14:paraId="4BA71FA2" w14:textId="43A26A1F" w:rsidR="006A70A0" w:rsidRPr="00417B21" w:rsidRDefault="006A70A0" w:rsidP="001D3BEC">
            <w:pPr>
              <w:pStyle w:val="TableContents"/>
              <w:numPr>
                <w:ilvl w:val="0"/>
                <w:numId w:val="4"/>
              </w:numPr>
              <w:rPr>
                <w:rFonts w:asciiTheme="minorHAnsi" w:hAnsiTheme="minorHAnsi"/>
                <w:sz w:val="22"/>
                <w:szCs w:val="22"/>
              </w:rPr>
            </w:pPr>
            <w:r w:rsidRPr="00417B21">
              <w:rPr>
                <w:rFonts w:asciiTheme="minorHAnsi" w:hAnsiTheme="minorHAnsi"/>
                <w:sz w:val="22"/>
                <w:szCs w:val="22"/>
              </w:rPr>
              <w:t>Able to deliver to Kiritimati and provide delivery schedule</w:t>
            </w:r>
          </w:p>
        </w:tc>
        <w:tc>
          <w:tcPr>
            <w:tcW w:w="1360" w:type="dxa"/>
            <w:shd w:val="clear" w:color="auto" w:fill="auto"/>
            <w:vAlign w:val="center"/>
          </w:tcPr>
          <w:p w14:paraId="657554B4" w14:textId="2B555772" w:rsidR="006E17EC" w:rsidRPr="00417B21" w:rsidRDefault="006A70A0" w:rsidP="006E17EC">
            <w:pPr>
              <w:pStyle w:val="TableContents"/>
              <w:jc w:val="center"/>
              <w:rPr>
                <w:rFonts w:asciiTheme="minorHAnsi" w:hAnsiTheme="minorHAnsi"/>
                <w:sz w:val="22"/>
                <w:szCs w:val="22"/>
                <w:lang w:eastAsia="en-US"/>
              </w:rPr>
            </w:pPr>
            <w:r w:rsidRPr="00417B21">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06D241BF" w:rsidR="006E17EC" w:rsidRPr="00417B21" w:rsidRDefault="00AD3DBB" w:rsidP="006E17EC">
            <w:pPr>
              <w:pStyle w:val="TableContents"/>
              <w:rPr>
                <w:rFonts w:asciiTheme="minorHAnsi" w:hAnsiTheme="minorHAnsi"/>
                <w:sz w:val="22"/>
                <w:szCs w:val="22"/>
                <w:lang w:eastAsia="en-US"/>
              </w:rPr>
            </w:pPr>
            <w:r w:rsidRPr="00417B21">
              <w:rPr>
                <w:rFonts w:asciiTheme="minorHAnsi" w:hAnsiTheme="minorHAnsi"/>
                <w:sz w:val="22"/>
                <w:szCs w:val="22"/>
                <w:lang w:eastAsia="en-US"/>
              </w:rPr>
              <w:t>Other criteria</w:t>
            </w:r>
          </w:p>
        </w:tc>
        <w:tc>
          <w:tcPr>
            <w:tcW w:w="5367" w:type="dxa"/>
            <w:shd w:val="clear" w:color="auto" w:fill="auto"/>
          </w:tcPr>
          <w:p w14:paraId="1C42A637" w14:textId="77777777" w:rsidR="006E17EC" w:rsidRPr="00417B21" w:rsidRDefault="00E66BCC" w:rsidP="00635A59">
            <w:pPr>
              <w:pStyle w:val="TableContents"/>
              <w:numPr>
                <w:ilvl w:val="0"/>
                <w:numId w:val="5"/>
              </w:numPr>
              <w:rPr>
                <w:rFonts w:asciiTheme="minorHAnsi" w:hAnsiTheme="minorHAnsi"/>
                <w:sz w:val="22"/>
                <w:szCs w:val="22"/>
              </w:rPr>
            </w:pPr>
            <w:r w:rsidRPr="00417B21">
              <w:rPr>
                <w:rFonts w:asciiTheme="minorHAnsi" w:hAnsiTheme="minorHAnsi"/>
                <w:sz w:val="22"/>
                <w:szCs w:val="22"/>
              </w:rPr>
              <w:t>Comply with the required specification</w:t>
            </w:r>
          </w:p>
          <w:p w14:paraId="23A8F695" w14:textId="2A4C079E" w:rsidR="006A70A0" w:rsidRPr="00417B21" w:rsidRDefault="006A70A0" w:rsidP="00635A59">
            <w:pPr>
              <w:pStyle w:val="TableContents"/>
              <w:numPr>
                <w:ilvl w:val="0"/>
                <w:numId w:val="5"/>
              </w:numPr>
              <w:rPr>
                <w:rFonts w:asciiTheme="minorHAnsi" w:hAnsiTheme="minorHAnsi"/>
                <w:sz w:val="22"/>
                <w:szCs w:val="22"/>
              </w:rPr>
            </w:pPr>
            <w:r w:rsidRPr="00417B21">
              <w:rPr>
                <w:rFonts w:asciiTheme="minorHAnsi" w:hAnsiTheme="minorHAnsi"/>
                <w:sz w:val="22"/>
                <w:szCs w:val="22"/>
              </w:rPr>
              <w:t>Warranty and spare parts</w:t>
            </w:r>
          </w:p>
        </w:tc>
        <w:tc>
          <w:tcPr>
            <w:tcW w:w="1360" w:type="dxa"/>
            <w:shd w:val="clear" w:color="auto" w:fill="auto"/>
            <w:vAlign w:val="center"/>
          </w:tcPr>
          <w:p w14:paraId="240875A4" w14:textId="265A7FA1" w:rsidR="006E17EC" w:rsidRPr="00417B21" w:rsidRDefault="006A70A0" w:rsidP="006E17EC">
            <w:pPr>
              <w:pStyle w:val="TableContents"/>
              <w:jc w:val="center"/>
              <w:rPr>
                <w:rFonts w:asciiTheme="minorHAnsi" w:hAnsiTheme="minorHAnsi"/>
                <w:sz w:val="22"/>
                <w:szCs w:val="22"/>
                <w:lang w:eastAsia="en-US"/>
              </w:rPr>
            </w:pPr>
            <w:r w:rsidRPr="00417B21">
              <w:rPr>
                <w:rFonts w:asciiTheme="minorHAnsi" w:hAnsiTheme="minorHAnsi"/>
                <w:sz w:val="22"/>
                <w:szCs w:val="22"/>
                <w:lang w:eastAsia="en-US"/>
              </w:rPr>
              <w:t>50</w:t>
            </w:r>
          </w:p>
        </w:tc>
      </w:tr>
      <w:tr w:rsidR="006E17EC" w:rsidRPr="00DF2302" w14:paraId="59453870" w14:textId="77777777" w:rsidTr="006E17EC">
        <w:trPr>
          <w:cantSplit/>
          <w:tblHeader/>
        </w:trPr>
        <w:tc>
          <w:tcPr>
            <w:tcW w:w="2430" w:type="dxa"/>
            <w:shd w:val="clear" w:color="auto" w:fill="auto"/>
            <w:vAlign w:val="center"/>
          </w:tcPr>
          <w:p w14:paraId="57F1472D" w14:textId="48CE0CDD" w:rsidR="006E17EC" w:rsidRPr="00DF2302" w:rsidRDefault="006E17EC" w:rsidP="006E17EC">
            <w:pPr>
              <w:pStyle w:val="TableContents"/>
              <w:jc w:val="both"/>
              <w:rPr>
                <w:rFonts w:asciiTheme="minorHAnsi" w:hAnsiTheme="minorHAnsi"/>
                <w:sz w:val="22"/>
                <w:szCs w:val="22"/>
                <w:highlight w:val="yellow"/>
                <w:lang w:eastAsia="en-US"/>
              </w:rPr>
            </w:pPr>
          </w:p>
        </w:tc>
        <w:tc>
          <w:tcPr>
            <w:tcW w:w="5367" w:type="dxa"/>
            <w:shd w:val="clear" w:color="auto" w:fill="auto"/>
          </w:tcPr>
          <w:p w14:paraId="375ED5B7" w14:textId="58E43A2F" w:rsidR="006E17EC" w:rsidRPr="00DF2302" w:rsidRDefault="006E17EC" w:rsidP="006A70A0">
            <w:pPr>
              <w:adjustRightInd w:val="0"/>
              <w:ind w:left="720"/>
              <w:rPr>
                <w:rFonts w:asciiTheme="minorHAnsi" w:eastAsiaTheme="minorEastAsia" w:hAnsiTheme="minorHAnsi"/>
                <w:color w:val="000000"/>
                <w:sz w:val="22"/>
                <w:highlight w:val="yellow"/>
                <w:lang w:val="en-GB"/>
              </w:rPr>
            </w:pPr>
          </w:p>
        </w:tc>
        <w:tc>
          <w:tcPr>
            <w:tcW w:w="1360" w:type="dxa"/>
            <w:shd w:val="clear" w:color="auto" w:fill="auto"/>
            <w:vAlign w:val="center"/>
          </w:tcPr>
          <w:p w14:paraId="4C399CE7" w14:textId="23D05FD1" w:rsidR="006E17EC" w:rsidRPr="00DF2302" w:rsidRDefault="006E17EC" w:rsidP="006E17EC">
            <w:pPr>
              <w:pStyle w:val="TableContents"/>
              <w:jc w:val="center"/>
              <w:rPr>
                <w:rFonts w:asciiTheme="minorHAnsi" w:hAnsiTheme="minorHAnsi"/>
                <w:sz w:val="22"/>
                <w:szCs w:val="22"/>
                <w:highlight w:val="yellow"/>
                <w:lang w:eastAsia="en-US"/>
              </w:rPr>
            </w:pP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2"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score obtained for each Tender multiplied with the weight of the technical component</w:t>
      </w:r>
      <w:r w:rsidRPr="00417B21">
        <w:rPr>
          <w:rFonts w:ascii="Calibri" w:hAnsi="Calibri" w:cs="Calibri"/>
          <w:lang w:val="en-GB" w:eastAsia="ko-KR"/>
        </w:rPr>
        <w:t xml:space="preserve">, </w:t>
      </w:r>
      <w:r w:rsidR="001C491C" w:rsidRPr="00417B21">
        <w:rPr>
          <w:rFonts w:ascii="Calibri" w:hAnsi="Calibri" w:cs="Calibri"/>
          <w:lang w:val="en-GB" w:eastAsia="ko-KR"/>
        </w:rPr>
        <w:fldChar w:fldCharType="begin"/>
      </w:r>
      <w:r w:rsidR="001C491C" w:rsidRPr="00417B21">
        <w:rPr>
          <w:rFonts w:ascii="Calibri" w:hAnsi="Calibri" w:cs="Calibri"/>
          <w:lang w:val="en-GB" w:eastAsia="ko-KR"/>
        </w:rPr>
        <w:instrText xml:space="preserve"> REF Technical \h  \* MERGEFORMAT </w:instrText>
      </w:r>
      <w:r w:rsidR="001C491C" w:rsidRPr="00417B21">
        <w:rPr>
          <w:rFonts w:ascii="Calibri" w:hAnsi="Calibri" w:cs="Calibri"/>
          <w:lang w:val="en-GB" w:eastAsia="ko-KR"/>
        </w:rPr>
      </w:r>
      <w:r w:rsidR="001C491C" w:rsidRPr="00417B21">
        <w:rPr>
          <w:rFonts w:ascii="Calibri" w:hAnsi="Calibri" w:cs="Calibri"/>
          <w:lang w:val="en-GB" w:eastAsia="ko-KR"/>
        </w:rPr>
        <w:fldChar w:fldCharType="separate"/>
      </w:r>
      <w:r w:rsidR="001C491C" w:rsidRPr="00417B21">
        <w:rPr>
          <w:rFonts w:ascii="Calibri" w:hAnsi="Calibri" w:cs="Calibri"/>
          <w:lang w:val="en-GB"/>
        </w:rPr>
        <w:t>70 %</w:t>
      </w:r>
      <w:r w:rsidR="001C491C" w:rsidRPr="00417B21">
        <w:rPr>
          <w:rFonts w:ascii="Calibri" w:hAnsi="Calibri" w:cs="Calibri"/>
          <w:lang w:val="en-GB" w:eastAsia="ko-KR"/>
        </w:rPr>
        <w:fldChar w:fldCharType="end"/>
      </w:r>
      <w:r w:rsidR="0090511A" w:rsidRPr="00417B21">
        <w:rPr>
          <w:rFonts w:ascii="Calibri" w:hAnsi="Calibri" w:cs="Calibri"/>
          <w:lang w:val="en-GB" w:eastAsia="ko-KR"/>
        </w:rPr>
        <w:t>,</w:t>
      </w:r>
      <w:r w:rsidRPr="00417B21">
        <w:rPr>
          <w:rFonts w:ascii="Calibri" w:hAnsi="Calibri" w:cs="Calibri"/>
          <w:lang w:val="en-GB" w:eastAsia="ko-KR"/>
        </w:rPr>
        <w:t xml:space="preserve"> as</w:t>
      </w:r>
      <w:r w:rsidRPr="00DF2302">
        <w:rPr>
          <w:rFonts w:ascii="Calibri" w:hAnsi="Calibri" w:cs="Calibri"/>
          <w:lang w:val="en-GB" w:eastAsia="ko-KR"/>
        </w:rPr>
        <w:t xml:space="preserve"> defined above:</w:t>
      </w:r>
    </w:p>
    <w:p w14:paraId="3947D713" w14:textId="79C4DE7D" w:rsidR="0090511A" w:rsidRPr="00DF2302" w:rsidRDefault="0090511A" w:rsidP="00AE3715">
      <w:pPr>
        <w:spacing w:before="120"/>
        <w:ind w:left="709"/>
        <w:rPr>
          <w:i/>
          <w:iCs/>
          <w:lang w:val="en-GB"/>
        </w:rPr>
      </w:pPr>
      <w:bookmarkStart w:id="13"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3"/>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4" w:name="_Toc374271007"/>
      <w:r w:rsidRPr="00DF2302">
        <w:rPr>
          <w:lang w:val="en-GB"/>
        </w:rPr>
        <w:t>Evaluation of financial components</w:t>
      </w:r>
      <w:bookmarkEnd w:id="14"/>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w:t>
      </w:r>
      <w:r w:rsidRPr="00417B21">
        <w:rPr>
          <w:rFonts w:ascii="Calibri" w:hAnsi="Calibri"/>
          <w:lang w:val="en-GB"/>
        </w:rPr>
        <w:t xml:space="preserve">component is </w:t>
      </w:r>
      <w:r w:rsidR="001C491C" w:rsidRPr="00417B21">
        <w:rPr>
          <w:rFonts w:ascii="Calibri" w:hAnsi="Calibri"/>
          <w:lang w:val="en-GB"/>
        </w:rPr>
        <w:fldChar w:fldCharType="begin"/>
      </w:r>
      <w:r w:rsidR="001C491C" w:rsidRPr="00417B21">
        <w:rPr>
          <w:rFonts w:ascii="Calibri" w:hAnsi="Calibri"/>
          <w:lang w:val="en-GB"/>
        </w:rPr>
        <w:instrText xml:space="preserve"> REF Financial \h  \* MERGEFORMAT </w:instrText>
      </w:r>
      <w:r w:rsidR="001C491C" w:rsidRPr="00417B21">
        <w:rPr>
          <w:rFonts w:ascii="Calibri" w:hAnsi="Calibri"/>
          <w:lang w:val="en-GB"/>
        </w:rPr>
      </w:r>
      <w:r w:rsidR="001C491C" w:rsidRPr="00417B21">
        <w:rPr>
          <w:rFonts w:ascii="Calibri" w:hAnsi="Calibri"/>
          <w:lang w:val="en-GB"/>
        </w:rPr>
        <w:fldChar w:fldCharType="separate"/>
      </w:r>
      <w:r w:rsidR="001C491C" w:rsidRPr="00417B21">
        <w:rPr>
          <w:rFonts w:ascii="Calibri" w:hAnsi="Calibri" w:cs="Calibri"/>
          <w:lang w:val="en-GB"/>
        </w:rPr>
        <w:t>30 points</w:t>
      </w:r>
      <w:r w:rsidR="001C491C" w:rsidRPr="00417B21">
        <w:rPr>
          <w:rFonts w:ascii="Calibri" w:hAnsi="Calibri"/>
          <w:lang w:val="en-GB"/>
        </w:rPr>
        <w:fldChar w:fldCharType="end"/>
      </w:r>
      <w:r w:rsidRPr="00417B21">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5" w:name="_Toc374271008"/>
      <w:r w:rsidRPr="00DF2302">
        <w:rPr>
          <w:lang w:val="en-GB"/>
        </w:rPr>
        <w:t>Evaluation of technical and financial components for total scoring</w:t>
      </w:r>
      <w:bookmarkEnd w:id="15"/>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6" w:name="_Hlk26878494"/>
      <w:r w:rsidRPr="00DF2302">
        <w:rPr>
          <w:rFonts w:ascii="Calibri" w:hAnsi="Calibri"/>
          <w:b/>
          <w:lang w:val="en-GB"/>
        </w:rPr>
        <w:t>E = (ts * tw) + (</w:t>
      </w:r>
      <w:ins w:id="17" w:author="Sven Erik" w:date="2020-08-26T15:40:00Z">
        <w:r w:rsidR="00B57649">
          <w:rPr>
            <w:rFonts w:ascii="Calibri" w:hAnsi="Calibri"/>
            <w:b/>
            <w:lang w:val="en-GB"/>
          </w:rPr>
          <w:t>(</w:t>
        </w:r>
      </w:ins>
      <w:r w:rsidRPr="00DF2302">
        <w:rPr>
          <w:rFonts w:ascii="Calibri" w:hAnsi="Calibri"/>
          <w:b/>
          <w:lang w:val="en-GB"/>
        </w:rPr>
        <w:t>tc / lc</w:t>
      </w:r>
      <w:ins w:id="18" w:author="Sven Erik" w:date="2020-08-26T15:40:00Z">
        <w:r w:rsidR="00B57649">
          <w:rPr>
            <w:rFonts w:ascii="Calibri" w:hAnsi="Calibri"/>
            <w:b/>
            <w:lang w:val="en-GB"/>
          </w:rPr>
          <w:t xml:space="preserve">) * </w:t>
        </w:r>
      </w:ins>
      <w:ins w:id="19"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20"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20"/>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1"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2"/>
      <w:bookmarkEnd w:id="16"/>
    </w:p>
    <w:p w14:paraId="04262388" w14:textId="6B8ADBB0" w:rsidR="00B57649" w:rsidRPr="00DF2302" w:rsidRDefault="00B57649" w:rsidP="00E1099C">
      <w:pPr>
        <w:ind w:left="1701"/>
        <w:rPr>
          <w:rFonts w:ascii="Calibri" w:hAnsi="Calibri"/>
          <w:sz w:val="20"/>
          <w:szCs w:val="20"/>
          <w:lang w:val="en-GB"/>
        </w:rPr>
      </w:pPr>
      <w:ins w:id="22"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50400" w14:textId="77777777" w:rsidR="00F66705" w:rsidRDefault="00F66705">
      <w:r>
        <w:separator/>
      </w:r>
    </w:p>
  </w:endnote>
  <w:endnote w:type="continuationSeparator" w:id="0">
    <w:p w14:paraId="61ECE085" w14:textId="77777777" w:rsidR="00F66705" w:rsidRDefault="00F6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7829C106"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A68F1" w:rsidRPr="003A68F1">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A68F1" w:rsidRPr="003A68F1">
      <w:rPr>
        <w:noProof/>
        <w:color w:val="17365D" w:themeColor="text2" w:themeShade="BF"/>
        <w:lang w:val="sv-SE"/>
      </w:rPr>
      <w:t>4</w:t>
    </w:r>
    <w:r>
      <w:rPr>
        <w:color w:val="17365D" w:themeColor="text2" w:themeShade="BF"/>
      </w:rPr>
      <w:fldChar w:fldCharType="end"/>
    </w:r>
  </w:p>
  <w:p w14:paraId="213B5D63" w14:textId="22A5D4CE" w:rsidR="00D15CF2" w:rsidRDefault="004878F3" w:rsidP="004878F3">
    <w:pPr>
      <w:pStyle w:val="Footer"/>
    </w:pPr>
    <w:r>
      <w:fldChar w:fldCharType="begin"/>
    </w:r>
    <w:r>
      <w:instrText xml:space="preserve"> DATE \@ "yyyy-MM-dd" </w:instrText>
    </w:r>
    <w:r>
      <w:fldChar w:fldCharType="separate"/>
    </w:r>
    <w:r w:rsidR="002B1273">
      <w:rPr>
        <w:noProof/>
      </w:rPr>
      <w:t>2023-08-25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BE293" w14:textId="77777777" w:rsidR="00F66705" w:rsidRDefault="00F66705">
      <w:r>
        <w:separator/>
      </w:r>
    </w:p>
  </w:footnote>
  <w:footnote w:type="continuationSeparator" w:id="0">
    <w:p w14:paraId="0EFBCF07" w14:textId="77777777" w:rsidR="00F66705" w:rsidRDefault="00F667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766D6" w14:textId="51FA773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D80202" w:rsidRPr="00DF2302">
      <w:rPr>
        <w:rStyle w:val="Strong"/>
        <w:bCs w:val="0"/>
        <w:szCs w:val="24"/>
      </w:rPr>
      <w:t>RFQ-</w:t>
    </w:r>
    <w:r w:rsidR="00D80202">
      <w:rPr>
        <w:rStyle w:val="Strong"/>
        <w:bCs w:val="0"/>
        <w:szCs w:val="24"/>
      </w:rPr>
      <w:t>15</w:t>
    </w:r>
    <w:r w:rsidR="00D80202" w:rsidRPr="00DF2302">
      <w:rPr>
        <w:rStyle w:val="Strong"/>
        <w:bCs w:val="0"/>
        <w:szCs w:val="24"/>
      </w:rPr>
      <w:t>-</w:t>
    </w:r>
    <w:r w:rsidR="00D80202">
      <w:rPr>
        <w:rStyle w:val="Strong"/>
        <w:bCs w:val="0"/>
        <w:szCs w:val="24"/>
      </w:rPr>
      <w:t>G038</w:t>
    </w:r>
    <w:r w:rsidR="00D80202" w:rsidRPr="00DF2302">
      <w:rPr>
        <w:rStyle w:val="Strong"/>
        <w:bCs w:val="0"/>
        <w:szCs w:val="24"/>
      </w:rPr>
      <w:t>-</w:t>
    </w:r>
    <w:r w:rsidR="00D80202">
      <w:rPr>
        <w:rStyle w:val="Strong"/>
        <w:bCs w:val="0"/>
        <w:szCs w:val="24"/>
      </w:rPr>
      <w:t>23</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273"/>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68F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17B21"/>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0A0"/>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214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1E97"/>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202"/>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BCC"/>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9D7"/>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705"/>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D8D7272D-97DC-4F0A-AB14-00B066D45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AA7FF814-A3C4-4A5C-95FD-071820771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763</Words>
  <Characters>4353</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5106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RIARE</cp:lastModifiedBy>
  <cp:revision>6</cp:revision>
  <cp:lastPrinted>2016-10-18T02:57:00Z</cp:lastPrinted>
  <dcterms:created xsi:type="dcterms:W3CDTF">2023-08-24T00:03:00Z</dcterms:created>
  <dcterms:modified xsi:type="dcterms:W3CDTF">2023-08-25T01:31:00Z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